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F1EDC" w:rsidRDefault="00C45144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45144">
              <w:rPr>
                <w:b/>
                <w:sz w:val="26"/>
                <w:szCs w:val="26"/>
                <w:lang w:val="en-US"/>
              </w:rPr>
              <w:t>203B</w:t>
            </w:r>
            <w:r w:rsidR="000F1EDC">
              <w:rPr>
                <w:b/>
                <w:sz w:val="26"/>
                <w:szCs w:val="26"/>
              </w:rPr>
              <w:t>_071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84D71" w:rsidRDefault="006D696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384D71">
              <w:rPr>
                <w:b/>
                <w:sz w:val="26"/>
                <w:szCs w:val="26"/>
                <w:lang w:val="en-US"/>
              </w:rPr>
              <w:t>2025458</w:t>
            </w:r>
            <w:r w:rsidR="0055375D" w:rsidRPr="00384D71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E306A6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6A6" w:rsidRPr="002C0290" w:rsidRDefault="00E306A6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A6" w:rsidRPr="002C0290" w:rsidRDefault="00E306A6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E306A6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A6" w:rsidRPr="002C0290" w:rsidRDefault="00E306A6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E306A6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A6" w:rsidRPr="002C0290" w:rsidRDefault="00E306A6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E306A6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A6" w:rsidRPr="002C0290" w:rsidRDefault="00E306A6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E306A6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A6" w:rsidRPr="002C0290" w:rsidRDefault="00E306A6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E306A6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A6" w:rsidRPr="002C0290" w:rsidRDefault="00E306A6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E306A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384D71">
        <w:rPr>
          <w:b/>
          <w:sz w:val="26"/>
          <w:szCs w:val="26"/>
        </w:rPr>
        <w:t xml:space="preserve"> </w:t>
      </w:r>
      <w:r w:rsidR="00953DD9" w:rsidRPr="00697DC5">
        <w:rPr>
          <w:b/>
          <w:sz w:val="26"/>
          <w:szCs w:val="26"/>
        </w:rPr>
        <w:t xml:space="preserve"> </w:t>
      </w:r>
      <w:r w:rsidR="001049FE">
        <w:rPr>
          <w:b/>
          <w:sz w:val="26"/>
          <w:szCs w:val="26"/>
        </w:rPr>
        <w:t>(</w:t>
      </w:r>
      <w:r w:rsidR="006D696D" w:rsidRPr="00D90984">
        <w:rPr>
          <w:b/>
          <w:sz w:val="26"/>
          <w:szCs w:val="26"/>
        </w:rPr>
        <w:t>Гайка М16 оцинкованная</w:t>
      </w:r>
      <w:r w:rsidR="001049FE">
        <w:rPr>
          <w:b/>
          <w:sz w:val="26"/>
          <w:szCs w:val="26"/>
        </w:rPr>
        <w:t>)</w:t>
      </w:r>
      <w:r w:rsidR="00D9098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049FE" w:rsidRDefault="001049FE" w:rsidP="001049F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1049FE" w:rsidRDefault="001049FE" w:rsidP="001049F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E306A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1049FE" w:rsidRDefault="001049FE" w:rsidP="001049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1049FE" w:rsidRDefault="001049FE" w:rsidP="001049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049FE" w:rsidRDefault="001049FE" w:rsidP="001049F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049FE" w:rsidRDefault="001049FE" w:rsidP="001049F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049FE" w:rsidRDefault="001049FE" w:rsidP="001049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049FE" w:rsidRDefault="001049FE" w:rsidP="001049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049FE" w:rsidRDefault="001049FE" w:rsidP="001049FE">
      <w:pPr>
        <w:spacing w:line="276" w:lineRule="auto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049FE" w:rsidRDefault="001049FE" w:rsidP="001049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049FE" w:rsidRDefault="001049FE" w:rsidP="001049F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E306A6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1049FE" w:rsidRDefault="001049FE" w:rsidP="001049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049FE" w:rsidRDefault="001049FE" w:rsidP="001049FE">
      <w:pPr>
        <w:rPr>
          <w:sz w:val="26"/>
          <w:szCs w:val="26"/>
        </w:rPr>
      </w:pPr>
    </w:p>
    <w:p w:rsidR="00E306A6" w:rsidRDefault="00E306A6" w:rsidP="001049FE">
      <w:pPr>
        <w:rPr>
          <w:sz w:val="26"/>
          <w:szCs w:val="26"/>
        </w:rPr>
      </w:pPr>
    </w:p>
    <w:p w:rsidR="00E306A6" w:rsidRDefault="00E306A6" w:rsidP="001049FE">
      <w:pPr>
        <w:rPr>
          <w:sz w:val="26"/>
          <w:szCs w:val="26"/>
        </w:rPr>
      </w:pPr>
    </w:p>
    <w:p w:rsidR="00E306A6" w:rsidRDefault="00E306A6" w:rsidP="001049FE">
      <w:pPr>
        <w:rPr>
          <w:sz w:val="26"/>
          <w:szCs w:val="26"/>
        </w:rPr>
      </w:pPr>
    </w:p>
    <w:p w:rsidR="00E306A6" w:rsidRDefault="00E306A6" w:rsidP="001049FE">
      <w:pPr>
        <w:rPr>
          <w:sz w:val="26"/>
          <w:szCs w:val="26"/>
        </w:rPr>
      </w:pPr>
    </w:p>
    <w:p w:rsidR="00E306A6" w:rsidRPr="007C78FC" w:rsidRDefault="00E306A6" w:rsidP="00E306A6">
      <w:pPr>
        <w:spacing w:after="240"/>
        <w:ind w:firstLine="0"/>
        <w:rPr>
          <w:b/>
          <w:sz w:val="26"/>
          <w:szCs w:val="26"/>
        </w:rPr>
      </w:pPr>
      <w:bookmarkStart w:id="2" w:name="_GoBack"/>
      <w:bookmarkEnd w:id="2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1049F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6EC" w:rsidRDefault="001D46EC">
      <w:r>
        <w:separator/>
      </w:r>
    </w:p>
  </w:endnote>
  <w:endnote w:type="continuationSeparator" w:id="0">
    <w:p w:rsidR="001D46EC" w:rsidRDefault="001D4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6EC" w:rsidRDefault="001D46EC">
      <w:r>
        <w:separator/>
      </w:r>
    </w:p>
  </w:footnote>
  <w:footnote w:type="continuationSeparator" w:id="0">
    <w:p w:rsidR="001D46EC" w:rsidRDefault="001D4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511D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96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1ED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9FE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9FA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46EC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8E8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71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2505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D11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556D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96D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144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835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984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49EC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FDB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A6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5FEC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762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0F2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96A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3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337F4-5CE0-48EF-8635-CCD39973F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38C00-F5CF-4B16-9ADE-2889AD608E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2A10A91-15FC-478D-9AF3-66BE32891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7E7FDE-50D1-473A-B14C-26402E93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2016-09-28T10:45:00Z</dcterms:created>
  <dcterms:modified xsi:type="dcterms:W3CDTF">2016-09-28T11:43:00Z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